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A28" w:rsidRPr="00EE7A28" w:rsidRDefault="00EE7A28" w:rsidP="00EE7A28">
      <w:pPr>
        <w:spacing w:before="100" w:beforeAutospacing="1" w:after="100" w:afterAutospacing="1" w:line="240" w:lineRule="auto"/>
        <w:outlineLvl w:val="2"/>
        <w:rPr>
          <w:rFonts w:ascii="Times New Roman" w:eastAsia="Times New Roman" w:hAnsi="Times New Roman" w:cs="Times New Roman"/>
          <w:b/>
          <w:bCs/>
          <w:sz w:val="27"/>
          <w:szCs w:val="27"/>
        </w:rPr>
      </w:pPr>
      <w:r w:rsidRPr="00EE7A28">
        <w:rPr>
          <w:rFonts w:ascii="Times New Roman" w:eastAsia="Times New Roman" w:hAnsi="Times New Roman" w:cs="Times New Roman"/>
          <w:b/>
          <w:bCs/>
          <w:sz w:val="27"/>
          <w:szCs w:val="27"/>
        </w:rPr>
        <w:t>Study: Games, Video Improve Preschooler Literacy</w:t>
      </w:r>
    </w:p>
    <w:p w:rsidR="00EE7A28" w:rsidRPr="00EE7A28" w:rsidRDefault="00EE7A28" w:rsidP="00EE7A2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E7A28">
        <w:rPr>
          <w:rFonts w:ascii="Times New Roman" w:eastAsia="Times New Roman" w:hAnsi="Times New Roman" w:cs="Times New Roman"/>
          <w:sz w:val="24"/>
          <w:szCs w:val="24"/>
        </w:rPr>
        <w:t xml:space="preserve">By </w:t>
      </w:r>
      <w:hyperlink r:id="rId5" w:history="1">
        <w:r w:rsidRPr="00EE7A28">
          <w:rPr>
            <w:rFonts w:ascii="Times New Roman" w:eastAsia="Times New Roman" w:hAnsi="Times New Roman" w:cs="Times New Roman"/>
            <w:color w:val="0000FF"/>
            <w:sz w:val="24"/>
            <w:szCs w:val="24"/>
            <w:u w:val="single"/>
          </w:rPr>
          <w:t>David Nagel</w:t>
        </w:r>
      </w:hyperlink>
    </w:p>
    <w:p w:rsidR="00EE7A28" w:rsidRPr="00EE7A28" w:rsidRDefault="00EE7A28" w:rsidP="00EE7A2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E7A28">
        <w:rPr>
          <w:rFonts w:ascii="Times New Roman" w:eastAsia="Times New Roman" w:hAnsi="Times New Roman" w:cs="Times New Roman"/>
          <w:sz w:val="24"/>
          <w:szCs w:val="24"/>
        </w:rPr>
        <w:t>10/14/09</w:t>
      </w:r>
    </w:p>
    <w:tbl>
      <w:tblPr>
        <w:tblpPr w:leftFromText="45" w:rightFromText="45" w:vertAnchor="text" w:tblpXSpec="right" w:tblpYSpec="center"/>
        <w:tblW w:w="7200" w:type="dxa"/>
        <w:tblCellSpacing w:w="37" w:type="dxa"/>
        <w:tblCellMar>
          <w:top w:w="75" w:type="dxa"/>
          <w:left w:w="75" w:type="dxa"/>
          <w:bottom w:w="75" w:type="dxa"/>
          <w:right w:w="75" w:type="dxa"/>
        </w:tblCellMar>
        <w:tblLook w:val="04A0"/>
      </w:tblPr>
      <w:tblGrid>
        <w:gridCol w:w="7200"/>
      </w:tblGrid>
      <w:tr w:rsidR="00EE7A28" w:rsidRPr="00EE7A28" w:rsidTr="00EE7A28">
        <w:trPr>
          <w:tblCellSpacing w:w="37" w:type="dxa"/>
        </w:trPr>
        <w:tc>
          <w:tcPr>
            <w:tcW w:w="0" w:type="auto"/>
            <w:vAlign w:val="center"/>
            <w:hideMark/>
          </w:tcPr>
          <w:p w:rsidR="00EE7A28" w:rsidRPr="00EE7A28" w:rsidRDefault="00EE7A28" w:rsidP="00EE7A28">
            <w:pPr>
              <w:spacing w:after="0" w:line="240" w:lineRule="auto"/>
              <w:jc w:val="center"/>
              <w:rPr>
                <w:rFonts w:ascii="Times New Roman" w:eastAsia="Times New Roman" w:hAnsi="Times New Roman" w:cs="Times New Roman"/>
                <w:sz w:val="24"/>
                <w:szCs w:val="24"/>
              </w:rPr>
            </w:pPr>
            <w:r w:rsidRPr="00EE7A28">
              <w:rPr>
                <w:rFonts w:ascii="Times New Roman" w:eastAsia="Times New Roman" w:hAnsi="Times New Roman" w:cs="Times New Roman"/>
                <w:sz w:val="24"/>
                <w:szCs w:val="24"/>
              </w:rPr>
              <w:br/>
            </w:r>
            <w:r w:rsidRPr="00EE7A28">
              <w:rPr>
                <w:rFonts w:ascii="Times New Roman" w:eastAsia="Times New Roman" w:hAnsi="Times New Roman" w:cs="Times New Roman"/>
                <w:i/>
                <w:iCs/>
                <w:sz w:val="24"/>
                <w:szCs w:val="24"/>
              </w:rPr>
              <w:t>Video provided by Education Development Center. QuickTime required.</w:t>
            </w:r>
          </w:p>
        </w:tc>
      </w:tr>
    </w:tbl>
    <w:p w:rsidR="00EE7A28" w:rsidRPr="00EE7A28" w:rsidRDefault="00EE7A28" w:rsidP="00EE7A28">
      <w:pPr>
        <w:spacing w:before="100" w:beforeAutospacing="1" w:after="100" w:afterAutospacing="1" w:line="240" w:lineRule="auto"/>
        <w:rPr>
          <w:rFonts w:ascii="Times New Roman" w:eastAsia="Times New Roman" w:hAnsi="Times New Roman" w:cs="Times New Roman"/>
          <w:sz w:val="24"/>
          <w:szCs w:val="24"/>
        </w:rPr>
      </w:pPr>
      <w:r w:rsidRPr="00EE7A28">
        <w:rPr>
          <w:rFonts w:ascii="Times New Roman" w:eastAsia="Times New Roman" w:hAnsi="Times New Roman" w:cs="Times New Roman"/>
          <w:sz w:val="24"/>
          <w:szCs w:val="24"/>
        </w:rPr>
        <w:t>A new study has shown that educational videos and interactive games can have a positive impact on preschooler literacy when incorporated into the curriculum in a classroom setting.</w:t>
      </w:r>
    </w:p>
    <w:p w:rsidR="00EE7A28" w:rsidRPr="00EE7A28" w:rsidRDefault="00EE7A28" w:rsidP="00EE7A28">
      <w:pPr>
        <w:spacing w:before="100" w:beforeAutospacing="1" w:after="100" w:afterAutospacing="1" w:line="240" w:lineRule="auto"/>
        <w:rPr>
          <w:rFonts w:ascii="Times New Roman" w:eastAsia="Times New Roman" w:hAnsi="Times New Roman" w:cs="Times New Roman"/>
          <w:sz w:val="24"/>
          <w:szCs w:val="24"/>
        </w:rPr>
      </w:pPr>
      <w:r w:rsidRPr="00EE7A28">
        <w:rPr>
          <w:rFonts w:ascii="Times New Roman" w:eastAsia="Times New Roman" w:hAnsi="Times New Roman" w:cs="Times New Roman"/>
          <w:sz w:val="24"/>
          <w:szCs w:val="24"/>
        </w:rPr>
        <w:t xml:space="preserve">According to the study, released today, </w:t>
      </w:r>
      <w:r w:rsidRPr="00EE7A28">
        <w:rPr>
          <w:rFonts w:ascii="Times New Roman" w:eastAsia="Times New Roman" w:hAnsi="Times New Roman" w:cs="Times New Roman"/>
          <w:sz w:val="24"/>
          <w:szCs w:val="24"/>
          <w:highlight w:val="yellow"/>
        </w:rPr>
        <w:t xml:space="preserve">children from </w:t>
      </w:r>
      <w:commentRangeStart w:id="0"/>
      <w:r w:rsidRPr="00EE7A28">
        <w:rPr>
          <w:rFonts w:ascii="Times New Roman" w:eastAsia="Times New Roman" w:hAnsi="Times New Roman" w:cs="Times New Roman"/>
          <w:sz w:val="24"/>
          <w:szCs w:val="24"/>
          <w:highlight w:val="yellow"/>
        </w:rPr>
        <w:t xml:space="preserve">low-income families </w:t>
      </w:r>
      <w:commentRangeEnd w:id="0"/>
      <w:r w:rsidR="00CD68F8">
        <w:rPr>
          <w:rStyle w:val="CommentReference"/>
        </w:rPr>
        <w:commentReference w:id="0"/>
      </w:r>
      <w:r w:rsidRPr="00EE7A28">
        <w:rPr>
          <w:rFonts w:ascii="Times New Roman" w:eastAsia="Times New Roman" w:hAnsi="Times New Roman" w:cs="Times New Roman"/>
          <w:sz w:val="24"/>
          <w:szCs w:val="24"/>
          <w:highlight w:val="yellow"/>
        </w:rPr>
        <w:t xml:space="preserve">whose teachers incorporated digital media (videos, games) in the classroom as part of the Ready to </w:t>
      </w:r>
      <w:proofErr w:type="gramStart"/>
      <w:r w:rsidRPr="00EE7A28">
        <w:rPr>
          <w:rFonts w:ascii="Times New Roman" w:eastAsia="Times New Roman" w:hAnsi="Times New Roman" w:cs="Times New Roman"/>
          <w:sz w:val="24"/>
          <w:szCs w:val="24"/>
          <w:highlight w:val="yellow"/>
        </w:rPr>
        <w:t>Learn</w:t>
      </w:r>
      <w:proofErr w:type="gramEnd"/>
      <w:r w:rsidRPr="00EE7A28">
        <w:rPr>
          <w:rFonts w:ascii="Times New Roman" w:eastAsia="Times New Roman" w:hAnsi="Times New Roman" w:cs="Times New Roman"/>
          <w:sz w:val="24"/>
          <w:szCs w:val="24"/>
          <w:highlight w:val="yellow"/>
        </w:rPr>
        <w:t xml:space="preserve"> program came out more prepared for kindergarten in terms of literacy skills than those who were not exposed to such a program.</w:t>
      </w:r>
    </w:p>
    <w:p w:rsidR="00EE7A28" w:rsidRPr="00EE7A28" w:rsidRDefault="00EE7A28" w:rsidP="00EE7A28">
      <w:pPr>
        <w:spacing w:before="100" w:beforeAutospacing="1" w:after="100" w:afterAutospacing="1" w:line="240" w:lineRule="auto"/>
        <w:rPr>
          <w:rFonts w:ascii="Times New Roman" w:eastAsia="Times New Roman" w:hAnsi="Times New Roman" w:cs="Times New Roman"/>
          <w:sz w:val="24"/>
          <w:szCs w:val="24"/>
        </w:rPr>
      </w:pPr>
      <w:r w:rsidRPr="00EE7A28">
        <w:rPr>
          <w:rFonts w:ascii="Times New Roman" w:eastAsia="Times New Roman" w:hAnsi="Times New Roman" w:cs="Times New Roman"/>
          <w:sz w:val="24"/>
          <w:szCs w:val="24"/>
        </w:rPr>
        <w:t xml:space="preserve">The new study, </w:t>
      </w:r>
      <w:hyperlink r:id="rId7" w:tgtFrame="_blank" w:history="1">
        <w:r w:rsidRPr="00EE7A28">
          <w:rPr>
            <w:rFonts w:ascii="Times New Roman" w:eastAsia="Times New Roman" w:hAnsi="Times New Roman" w:cs="Times New Roman"/>
            <w:color w:val="0000FF"/>
            <w:sz w:val="24"/>
            <w:szCs w:val="24"/>
            <w:u w:val="single"/>
          </w:rPr>
          <w:t>Summative Evaluation of the Ready to Learn Initiative</w:t>
        </w:r>
      </w:hyperlink>
      <w:r w:rsidRPr="00EE7A28">
        <w:rPr>
          <w:rFonts w:ascii="Times New Roman" w:eastAsia="Times New Roman" w:hAnsi="Times New Roman" w:cs="Times New Roman"/>
          <w:sz w:val="24"/>
          <w:szCs w:val="24"/>
        </w:rPr>
        <w:t xml:space="preserve">, was conducted by </w:t>
      </w:r>
      <w:hyperlink r:id="rId8" w:tgtFrame="_blank" w:history="1">
        <w:r w:rsidRPr="00EE7A28">
          <w:rPr>
            <w:rFonts w:ascii="Times New Roman" w:eastAsia="Times New Roman" w:hAnsi="Times New Roman" w:cs="Times New Roman"/>
            <w:color w:val="0000FF"/>
            <w:sz w:val="24"/>
            <w:szCs w:val="24"/>
            <w:u w:val="single"/>
          </w:rPr>
          <w:t>Education Development Center</w:t>
        </w:r>
      </w:hyperlink>
      <w:r w:rsidRPr="00EE7A28">
        <w:rPr>
          <w:rFonts w:ascii="Times New Roman" w:eastAsia="Times New Roman" w:hAnsi="Times New Roman" w:cs="Times New Roman"/>
          <w:sz w:val="24"/>
          <w:szCs w:val="24"/>
        </w:rPr>
        <w:t xml:space="preserve"> and </w:t>
      </w:r>
      <w:hyperlink r:id="rId9" w:tgtFrame="_blank" w:history="1">
        <w:r w:rsidRPr="00EE7A28">
          <w:rPr>
            <w:rFonts w:ascii="Times New Roman" w:eastAsia="Times New Roman" w:hAnsi="Times New Roman" w:cs="Times New Roman"/>
            <w:color w:val="0000FF"/>
            <w:sz w:val="24"/>
            <w:szCs w:val="24"/>
            <w:u w:val="single"/>
          </w:rPr>
          <w:t>SRI International</w:t>
        </w:r>
      </w:hyperlink>
      <w:r w:rsidRPr="00EE7A28">
        <w:rPr>
          <w:rFonts w:ascii="Times New Roman" w:eastAsia="Times New Roman" w:hAnsi="Times New Roman" w:cs="Times New Roman"/>
          <w:sz w:val="24"/>
          <w:szCs w:val="24"/>
        </w:rPr>
        <w:t xml:space="preserve"> on behalf of the </w:t>
      </w:r>
      <w:hyperlink r:id="rId10" w:tgtFrame="_blank" w:history="1">
        <w:r w:rsidRPr="00EE7A28">
          <w:rPr>
            <w:rFonts w:ascii="Times New Roman" w:eastAsia="Times New Roman" w:hAnsi="Times New Roman" w:cs="Times New Roman"/>
            <w:color w:val="0000FF"/>
            <w:sz w:val="24"/>
            <w:szCs w:val="24"/>
            <w:u w:val="single"/>
          </w:rPr>
          <w:t>Corporation for Public Broadcasting</w:t>
        </w:r>
      </w:hyperlink>
      <w:r w:rsidRPr="00EE7A28">
        <w:rPr>
          <w:rFonts w:ascii="Times New Roman" w:eastAsia="Times New Roman" w:hAnsi="Times New Roman" w:cs="Times New Roman"/>
          <w:sz w:val="24"/>
          <w:szCs w:val="24"/>
        </w:rPr>
        <w:t xml:space="preserve"> (CPB). It focused on economically disadvantaged children in schools participating in Ready to </w:t>
      </w:r>
      <w:proofErr w:type="gramStart"/>
      <w:r w:rsidRPr="00EE7A28">
        <w:rPr>
          <w:rFonts w:ascii="Times New Roman" w:eastAsia="Times New Roman" w:hAnsi="Times New Roman" w:cs="Times New Roman"/>
          <w:sz w:val="24"/>
          <w:szCs w:val="24"/>
        </w:rPr>
        <w:t>Learn</w:t>
      </w:r>
      <w:proofErr w:type="gramEnd"/>
      <w:r w:rsidRPr="00EE7A28">
        <w:rPr>
          <w:rFonts w:ascii="Times New Roman" w:eastAsia="Times New Roman" w:hAnsi="Times New Roman" w:cs="Times New Roman"/>
          <w:sz w:val="24"/>
          <w:szCs w:val="24"/>
        </w:rPr>
        <w:t xml:space="preserve"> programs in New York and San Francisco. Ready to Learn is an initiative funded in part by the </w:t>
      </w:r>
      <w:hyperlink r:id="rId11" w:tgtFrame="_blank" w:history="1">
        <w:r w:rsidRPr="00EE7A28">
          <w:rPr>
            <w:rFonts w:ascii="Times New Roman" w:eastAsia="Times New Roman" w:hAnsi="Times New Roman" w:cs="Times New Roman"/>
            <w:color w:val="0000FF"/>
            <w:sz w:val="24"/>
            <w:szCs w:val="24"/>
            <w:u w:val="single"/>
          </w:rPr>
          <w:t>United States Department of Education</w:t>
        </w:r>
      </w:hyperlink>
      <w:r w:rsidRPr="00EE7A28">
        <w:rPr>
          <w:rFonts w:ascii="Times New Roman" w:eastAsia="Times New Roman" w:hAnsi="Times New Roman" w:cs="Times New Roman"/>
          <w:sz w:val="24"/>
          <w:szCs w:val="24"/>
        </w:rPr>
        <w:t xml:space="preserve"> and is operated by CPB, </w:t>
      </w:r>
      <w:hyperlink r:id="rId12" w:tgtFrame="_blank" w:history="1">
        <w:r w:rsidRPr="00EE7A28">
          <w:rPr>
            <w:rFonts w:ascii="Times New Roman" w:eastAsia="Times New Roman" w:hAnsi="Times New Roman" w:cs="Times New Roman"/>
            <w:color w:val="0000FF"/>
            <w:sz w:val="24"/>
            <w:szCs w:val="24"/>
            <w:u w:val="single"/>
          </w:rPr>
          <w:t>PBS</w:t>
        </w:r>
      </w:hyperlink>
      <w:r w:rsidRPr="00EE7A28">
        <w:rPr>
          <w:rFonts w:ascii="Times New Roman" w:eastAsia="Times New Roman" w:hAnsi="Times New Roman" w:cs="Times New Roman"/>
          <w:sz w:val="24"/>
          <w:szCs w:val="24"/>
        </w:rPr>
        <w:t xml:space="preserve">, and the </w:t>
      </w:r>
      <w:hyperlink r:id="rId13" w:tgtFrame="_blank" w:history="1">
        <w:r w:rsidRPr="00EE7A28">
          <w:rPr>
            <w:rFonts w:ascii="Times New Roman" w:eastAsia="Times New Roman" w:hAnsi="Times New Roman" w:cs="Times New Roman"/>
            <w:color w:val="0000FF"/>
            <w:sz w:val="24"/>
            <w:szCs w:val="24"/>
            <w:u w:val="single"/>
          </w:rPr>
          <w:t>Ready to Learn Partnership</w:t>
        </w:r>
      </w:hyperlink>
      <w:r w:rsidRPr="00EE7A28">
        <w:rPr>
          <w:rFonts w:ascii="Times New Roman" w:eastAsia="Times New Roman" w:hAnsi="Times New Roman" w:cs="Times New Roman"/>
          <w:sz w:val="24"/>
          <w:szCs w:val="24"/>
        </w:rPr>
        <w:t>. It's designed to help improve literacy in students aged 2 to 8 using a variety of media tools and curriculum resources.</w:t>
      </w:r>
    </w:p>
    <w:p w:rsidR="00EE7A28" w:rsidRPr="00EE7A28" w:rsidRDefault="00EE7A28" w:rsidP="00EE7A28">
      <w:pPr>
        <w:spacing w:before="100" w:beforeAutospacing="1" w:after="100" w:afterAutospacing="1" w:line="240" w:lineRule="auto"/>
        <w:rPr>
          <w:rFonts w:ascii="Times New Roman" w:eastAsia="Times New Roman" w:hAnsi="Times New Roman" w:cs="Times New Roman"/>
          <w:sz w:val="24"/>
          <w:szCs w:val="24"/>
        </w:rPr>
      </w:pPr>
      <w:r w:rsidRPr="00EE7A28">
        <w:rPr>
          <w:rFonts w:ascii="Times New Roman" w:eastAsia="Times New Roman" w:hAnsi="Times New Roman" w:cs="Times New Roman"/>
          <w:sz w:val="24"/>
          <w:szCs w:val="24"/>
        </w:rPr>
        <w:t>For this particular study, about 400 students in 80 preschool classes from 47 different centers participated, with teachers randomly assigned a 10-week curriculum--</w:t>
      </w:r>
      <w:ins w:id="1" w:author="Onwer" w:date="2010-01-31T15:59:00Z">
        <w:r w:rsidR="008622DA" w:rsidRPr="00EE7A28" w:rsidDel="008622DA">
          <w:rPr>
            <w:rFonts w:ascii="Times New Roman" w:eastAsia="Times New Roman" w:hAnsi="Times New Roman" w:cs="Times New Roman"/>
            <w:sz w:val="24"/>
            <w:szCs w:val="24"/>
          </w:rPr>
          <w:t xml:space="preserve"> </w:t>
        </w:r>
      </w:ins>
      <w:del w:id="2" w:author="Onwer" w:date="2010-01-31T15:59:00Z">
        <w:r w:rsidRPr="00EE7A28" w:rsidDel="008622DA">
          <w:rPr>
            <w:rFonts w:ascii="Times New Roman" w:eastAsia="Times New Roman" w:hAnsi="Times New Roman" w:cs="Times New Roman"/>
            <w:sz w:val="24"/>
            <w:szCs w:val="24"/>
          </w:rPr>
          <w:delText>either a literacy curriculum or a science curriculum</w:delText>
        </w:r>
      </w:del>
      <w:r w:rsidRPr="00EE7A28">
        <w:rPr>
          <w:rFonts w:ascii="Times New Roman" w:eastAsia="Times New Roman" w:hAnsi="Times New Roman" w:cs="Times New Roman"/>
          <w:sz w:val="24"/>
          <w:szCs w:val="24"/>
        </w:rPr>
        <w:t xml:space="preserve">--with those using the science curriculum serving as the comparison group. Teachers were given training and support and were asked to engage in "media-rich" activities with their students during the study period (between January 2009 and June 2009). Activities ranged from viewing public broadcasting shows like </w:t>
      </w:r>
      <w:r w:rsidRPr="00EE7A28">
        <w:rPr>
          <w:rFonts w:ascii="Times New Roman" w:eastAsia="Times New Roman" w:hAnsi="Times New Roman" w:cs="Times New Roman"/>
          <w:i/>
          <w:iCs/>
          <w:sz w:val="24"/>
          <w:szCs w:val="24"/>
        </w:rPr>
        <w:t>Super Why</w:t>
      </w:r>
      <w:r w:rsidRPr="00EE7A28">
        <w:rPr>
          <w:rFonts w:ascii="Times New Roman" w:eastAsia="Times New Roman" w:hAnsi="Times New Roman" w:cs="Times New Roman"/>
          <w:sz w:val="24"/>
          <w:szCs w:val="24"/>
        </w:rPr>
        <w:t xml:space="preserve">, </w:t>
      </w:r>
      <w:r w:rsidRPr="00EE7A28">
        <w:rPr>
          <w:rFonts w:ascii="Times New Roman" w:eastAsia="Times New Roman" w:hAnsi="Times New Roman" w:cs="Times New Roman"/>
          <w:i/>
          <w:iCs/>
          <w:sz w:val="24"/>
          <w:szCs w:val="24"/>
        </w:rPr>
        <w:t>Sesame Street</w:t>
      </w:r>
      <w:r w:rsidRPr="00EE7A28">
        <w:rPr>
          <w:rFonts w:ascii="Times New Roman" w:eastAsia="Times New Roman" w:hAnsi="Times New Roman" w:cs="Times New Roman"/>
          <w:sz w:val="24"/>
          <w:szCs w:val="24"/>
        </w:rPr>
        <w:t xml:space="preserve">, and </w:t>
      </w:r>
      <w:r w:rsidRPr="00EE7A28">
        <w:rPr>
          <w:rFonts w:ascii="Times New Roman" w:eastAsia="Times New Roman" w:hAnsi="Times New Roman" w:cs="Times New Roman"/>
          <w:i/>
          <w:iCs/>
          <w:sz w:val="24"/>
          <w:szCs w:val="24"/>
        </w:rPr>
        <w:t>Between the Lions</w:t>
      </w:r>
      <w:r w:rsidRPr="00EE7A28">
        <w:rPr>
          <w:rFonts w:ascii="Times New Roman" w:eastAsia="Times New Roman" w:hAnsi="Times New Roman" w:cs="Times New Roman"/>
          <w:sz w:val="24"/>
          <w:szCs w:val="24"/>
        </w:rPr>
        <w:t xml:space="preserve"> to playing Web-based computer games and participating in hands-on activities.</w:t>
      </w:r>
    </w:p>
    <w:p w:rsidR="00EE7A28" w:rsidRPr="00EE7A28" w:rsidRDefault="00EE7A28" w:rsidP="00EE7A28">
      <w:pPr>
        <w:spacing w:before="100" w:beforeAutospacing="1" w:after="100" w:afterAutospacing="1" w:line="240" w:lineRule="auto"/>
        <w:rPr>
          <w:rFonts w:ascii="Times New Roman" w:eastAsia="Times New Roman" w:hAnsi="Times New Roman" w:cs="Times New Roman"/>
          <w:sz w:val="24"/>
          <w:szCs w:val="24"/>
        </w:rPr>
      </w:pPr>
      <w:r w:rsidRPr="00EE7A28">
        <w:rPr>
          <w:rFonts w:ascii="Times New Roman" w:eastAsia="Times New Roman" w:hAnsi="Times New Roman" w:cs="Times New Roman"/>
          <w:sz w:val="24"/>
          <w:szCs w:val="24"/>
          <w:highlight w:val="yellow"/>
        </w:rPr>
        <w:t xml:space="preserve">The result was that at the end of the 10-week period, students who participated in the literacy curriculum were more competent at literacy skills than the comparison group, outscoring them in a statistically significant way in </w:t>
      </w:r>
      <w:commentRangeStart w:id="3"/>
      <w:r w:rsidRPr="00EE7A28">
        <w:rPr>
          <w:rFonts w:ascii="Times New Roman" w:eastAsia="Times New Roman" w:hAnsi="Times New Roman" w:cs="Times New Roman"/>
          <w:sz w:val="24"/>
          <w:szCs w:val="24"/>
          <w:highlight w:val="yellow"/>
        </w:rPr>
        <w:t>four out of five measures</w:t>
      </w:r>
      <w:commentRangeEnd w:id="3"/>
      <w:r w:rsidR="004C31CE">
        <w:rPr>
          <w:rStyle w:val="CommentReference"/>
        </w:rPr>
        <w:commentReference w:id="3"/>
      </w:r>
      <w:r w:rsidRPr="00EE7A28">
        <w:rPr>
          <w:rFonts w:ascii="Times New Roman" w:eastAsia="Times New Roman" w:hAnsi="Times New Roman" w:cs="Times New Roman"/>
          <w:sz w:val="24"/>
          <w:szCs w:val="24"/>
          <w:highlight w:val="yellow"/>
        </w:rPr>
        <w:t>: naming letters and knowing letter sounds (based on subtests from the Phonological Awareness Literacy Screening, or PALS), recognizing letters in the student's own name (based on a test developed by the research team and a Washington University researcher), and knowledge of "story and print concepts" (based on a test developed by researchers from the University of Pennsylvania and Mississippi State University). ("Story and print concepts" include reading left to right, identifying the title of the book, identifying the author, orienting the book correctly, and recalling major story points.)</w:t>
      </w:r>
    </w:p>
    <w:p w:rsidR="00EE7A28" w:rsidRPr="00EE7A28" w:rsidRDefault="00EE7A28" w:rsidP="00EE7A28">
      <w:pPr>
        <w:spacing w:before="100" w:beforeAutospacing="1" w:after="100" w:afterAutospacing="1" w:line="240" w:lineRule="auto"/>
        <w:rPr>
          <w:rFonts w:ascii="Times New Roman" w:eastAsia="Times New Roman" w:hAnsi="Times New Roman" w:cs="Times New Roman"/>
          <w:sz w:val="24"/>
          <w:szCs w:val="24"/>
        </w:rPr>
      </w:pPr>
      <w:r w:rsidRPr="00EE7A28">
        <w:rPr>
          <w:rFonts w:ascii="Times New Roman" w:eastAsia="Times New Roman" w:hAnsi="Times New Roman" w:cs="Times New Roman"/>
          <w:sz w:val="24"/>
          <w:szCs w:val="24"/>
        </w:rPr>
        <w:t xml:space="preserve">"Many studies have shown that computer technologies can improve learning for students in kindergarten through grade 12, but using digital media in preschool has been controversial," said </w:t>
      </w:r>
      <w:r w:rsidRPr="00EE7A28">
        <w:rPr>
          <w:rFonts w:ascii="Times New Roman" w:eastAsia="Times New Roman" w:hAnsi="Times New Roman" w:cs="Times New Roman"/>
          <w:sz w:val="24"/>
          <w:szCs w:val="24"/>
        </w:rPr>
        <w:lastRenderedPageBreak/>
        <w:t xml:space="preserve">lead researcher Shelley </w:t>
      </w:r>
      <w:proofErr w:type="spellStart"/>
      <w:r w:rsidRPr="00EE7A28">
        <w:rPr>
          <w:rFonts w:ascii="Times New Roman" w:eastAsia="Times New Roman" w:hAnsi="Times New Roman" w:cs="Times New Roman"/>
          <w:sz w:val="24"/>
          <w:szCs w:val="24"/>
        </w:rPr>
        <w:t>Pasnik</w:t>
      </w:r>
      <w:proofErr w:type="spellEnd"/>
      <w:r w:rsidRPr="00EE7A28">
        <w:rPr>
          <w:rFonts w:ascii="Times New Roman" w:eastAsia="Times New Roman" w:hAnsi="Times New Roman" w:cs="Times New Roman"/>
          <w:sz w:val="24"/>
          <w:szCs w:val="24"/>
        </w:rPr>
        <w:t xml:space="preserve">, director of EDC's </w:t>
      </w:r>
      <w:hyperlink r:id="rId14" w:tgtFrame="_blank" w:history="1">
        <w:r w:rsidRPr="00EE7A28">
          <w:rPr>
            <w:rFonts w:ascii="Times New Roman" w:eastAsia="Times New Roman" w:hAnsi="Times New Roman" w:cs="Times New Roman"/>
            <w:color w:val="0000FF"/>
            <w:sz w:val="24"/>
            <w:szCs w:val="24"/>
            <w:u w:val="single"/>
          </w:rPr>
          <w:t>Center for Children and Technology</w:t>
        </w:r>
      </w:hyperlink>
      <w:r w:rsidRPr="00EE7A28">
        <w:rPr>
          <w:rFonts w:ascii="Times New Roman" w:eastAsia="Times New Roman" w:hAnsi="Times New Roman" w:cs="Times New Roman"/>
          <w:sz w:val="24"/>
          <w:szCs w:val="24"/>
        </w:rPr>
        <w:t xml:space="preserve">, in a statement released to coincide with the report. "To make these kinds of gains after preschoolers and their teachers use technology, we think is especially significant." </w:t>
      </w:r>
    </w:p>
    <w:p w:rsidR="00EE7A28" w:rsidRPr="00EE7A28" w:rsidRDefault="00EE7A28" w:rsidP="00EE7A28">
      <w:pPr>
        <w:spacing w:before="100" w:beforeAutospacing="1" w:after="100" w:afterAutospacing="1" w:line="240" w:lineRule="auto"/>
        <w:rPr>
          <w:rFonts w:ascii="Times New Roman" w:eastAsia="Times New Roman" w:hAnsi="Times New Roman" w:cs="Times New Roman"/>
          <w:sz w:val="24"/>
          <w:szCs w:val="24"/>
        </w:rPr>
      </w:pPr>
      <w:r w:rsidRPr="00EE7A28">
        <w:rPr>
          <w:rFonts w:ascii="Times New Roman" w:eastAsia="Times New Roman" w:hAnsi="Times New Roman" w:cs="Times New Roman"/>
          <w:sz w:val="24"/>
          <w:szCs w:val="24"/>
        </w:rPr>
        <w:t>Specific results included:</w:t>
      </w:r>
    </w:p>
    <w:p w:rsidR="00EE7A28" w:rsidRPr="00EE7A28" w:rsidRDefault="00EE7A28" w:rsidP="00EE7A2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E7A28">
        <w:rPr>
          <w:rFonts w:ascii="Times New Roman" w:eastAsia="Times New Roman" w:hAnsi="Times New Roman" w:cs="Times New Roman"/>
          <w:b/>
          <w:bCs/>
          <w:sz w:val="24"/>
          <w:szCs w:val="24"/>
        </w:rPr>
        <w:t>Letter naming</w:t>
      </w:r>
      <w:r w:rsidRPr="00EE7A28">
        <w:rPr>
          <w:rFonts w:ascii="Times New Roman" w:eastAsia="Times New Roman" w:hAnsi="Times New Roman" w:cs="Times New Roman"/>
          <w:sz w:val="24"/>
          <w:szCs w:val="24"/>
        </w:rPr>
        <w:t>: An increase from 15.8 letters that could be named on the pre-test to 21.2 on the post-curriculum evaluation for those who participated in the literacy curriculum versus an increase from 13.6 to 16.8 for the comparison curriculum;</w:t>
      </w:r>
    </w:p>
    <w:p w:rsidR="00EE7A28" w:rsidRPr="00EE7A28" w:rsidRDefault="00EE7A28" w:rsidP="00EE7A2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E7A28">
        <w:rPr>
          <w:rFonts w:ascii="Times New Roman" w:eastAsia="Times New Roman" w:hAnsi="Times New Roman" w:cs="Times New Roman"/>
          <w:b/>
          <w:bCs/>
          <w:sz w:val="24"/>
          <w:szCs w:val="24"/>
        </w:rPr>
        <w:t>Letter sounds</w:t>
      </w:r>
      <w:r w:rsidRPr="00EE7A28">
        <w:rPr>
          <w:rFonts w:ascii="Times New Roman" w:eastAsia="Times New Roman" w:hAnsi="Times New Roman" w:cs="Times New Roman"/>
          <w:sz w:val="24"/>
          <w:szCs w:val="24"/>
        </w:rPr>
        <w:t>: An increase from 5.8 to 10 letter sounds known using the literacy curriculum versus an increase from 5.9 to 6.3 for the comparison curriculum;</w:t>
      </w:r>
    </w:p>
    <w:p w:rsidR="00EE7A28" w:rsidRPr="00EE7A28" w:rsidRDefault="00EE7A28" w:rsidP="00EE7A2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E7A28">
        <w:rPr>
          <w:rFonts w:ascii="Times New Roman" w:eastAsia="Times New Roman" w:hAnsi="Times New Roman" w:cs="Times New Roman"/>
          <w:b/>
          <w:bCs/>
          <w:sz w:val="24"/>
          <w:szCs w:val="24"/>
        </w:rPr>
        <w:t>Story and print concepts</w:t>
      </w:r>
      <w:r w:rsidRPr="00EE7A28">
        <w:rPr>
          <w:rFonts w:ascii="Times New Roman" w:eastAsia="Times New Roman" w:hAnsi="Times New Roman" w:cs="Times New Roman"/>
          <w:sz w:val="24"/>
          <w:szCs w:val="24"/>
        </w:rPr>
        <w:t>: An increase from a score of 9.7 to 10.8 for children in the literacy curriculum versus an increase from 9.1 to 9.5 for the comparison curriculum; and</w:t>
      </w:r>
    </w:p>
    <w:p w:rsidR="00EE7A28" w:rsidRPr="00EE7A28" w:rsidRDefault="00EE7A28" w:rsidP="00EE7A2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E7A28">
        <w:rPr>
          <w:rFonts w:ascii="Times New Roman" w:eastAsia="Times New Roman" w:hAnsi="Times New Roman" w:cs="Times New Roman"/>
          <w:b/>
          <w:bCs/>
          <w:sz w:val="24"/>
          <w:szCs w:val="24"/>
        </w:rPr>
        <w:t>Knowledge of letters in name</w:t>
      </w:r>
      <w:r w:rsidRPr="00EE7A28">
        <w:rPr>
          <w:rFonts w:ascii="Times New Roman" w:eastAsia="Times New Roman" w:hAnsi="Times New Roman" w:cs="Times New Roman"/>
          <w:sz w:val="24"/>
          <w:szCs w:val="24"/>
        </w:rPr>
        <w:t>: An increase from 2.4 to 2.7 letters known for students under the literacy curriculum versus an increase from 2.3 to 2.5 for the comparison curriculum.</w:t>
      </w:r>
    </w:p>
    <w:p w:rsidR="00EE7A28" w:rsidRPr="00EE7A28" w:rsidRDefault="00EE7A28" w:rsidP="00EE7A28">
      <w:pPr>
        <w:spacing w:before="100" w:beforeAutospacing="1" w:after="100" w:afterAutospacing="1" w:line="240" w:lineRule="auto"/>
        <w:rPr>
          <w:rFonts w:ascii="Times New Roman" w:eastAsia="Times New Roman" w:hAnsi="Times New Roman" w:cs="Times New Roman"/>
          <w:sz w:val="24"/>
          <w:szCs w:val="24"/>
        </w:rPr>
      </w:pPr>
      <w:r w:rsidRPr="00EE7A28">
        <w:rPr>
          <w:rFonts w:ascii="Times New Roman" w:eastAsia="Times New Roman" w:hAnsi="Times New Roman" w:cs="Times New Roman"/>
          <w:sz w:val="24"/>
          <w:szCs w:val="24"/>
        </w:rPr>
        <w:t xml:space="preserve">"We know public media can improve literacy skills when kids watch at home; what we didn't know is that content from multiple shows could be effectively integrated into a curriculum and implemented by teachers," said William </w:t>
      </w:r>
      <w:proofErr w:type="spellStart"/>
      <w:r w:rsidRPr="00EE7A28">
        <w:rPr>
          <w:rFonts w:ascii="Times New Roman" w:eastAsia="Times New Roman" w:hAnsi="Times New Roman" w:cs="Times New Roman"/>
          <w:sz w:val="24"/>
          <w:szCs w:val="24"/>
        </w:rPr>
        <w:t>Penuel</w:t>
      </w:r>
      <w:proofErr w:type="spellEnd"/>
      <w:r w:rsidRPr="00EE7A28">
        <w:rPr>
          <w:rFonts w:ascii="Times New Roman" w:eastAsia="Times New Roman" w:hAnsi="Times New Roman" w:cs="Times New Roman"/>
          <w:sz w:val="24"/>
          <w:szCs w:val="24"/>
        </w:rPr>
        <w:t>, director of evaluation research for SRI's Center for Technology and Learning, also in a prepared statement. "If media can be harnessed to help close this literacy gap</w:t>
      </w:r>
      <w:proofErr w:type="gramStart"/>
      <w:r w:rsidRPr="00EE7A28">
        <w:rPr>
          <w:rFonts w:ascii="Times New Roman" w:eastAsia="Times New Roman" w:hAnsi="Times New Roman" w:cs="Times New Roman"/>
          <w:sz w:val="24"/>
          <w:szCs w:val="24"/>
        </w:rPr>
        <w:t xml:space="preserve">, </w:t>
      </w:r>
      <w:proofErr w:type="gramEnd"/>
      <w:del w:id="4" w:author="Onwer" w:date="2010-01-31T16:05:00Z">
        <w:r w:rsidRPr="00EE7A28" w:rsidDel="008622DA">
          <w:rPr>
            <w:rFonts w:ascii="Times New Roman" w:eastAsia="Times New Roman" w:hAnsi="Times New Roman" w:cs="Times New Roman"/>
            <w:sz w:val="24"/>
            <w:szCs w:val="24"/>
          </w:rPr>
          <w:delText>as this study has shown</w:delText>
        </w:r>
      </w:del>
      <w:r w:rsidRPr="00EE7A28">
        <w:rPr>
          <w:rFonts w:ascii="Times New Roman" w:eastAsia="Times New Roman" w:hAnsi="Times New Roman" w:cs="Times New Roman"/>
          <w:sz w:val="24"/>
          <w:szCs w:val="24"/>
        </w:rPr>
        <w:t>, it's a powerful new tool for preschool teachers."</w:t>
      </w:r>
    </w:p>
    <w:p w:rsidR="00EE7A28" w:rsidRPr="00EE7A28" w:rsidRDefault="00EE7A28" w:rsidP="00EE7A28">
      <w:pPr>
        <w:spacing w:before="100" w:beforeAutospacing="1" w:after="100" w:afterAutospacing="1" w:line="240" w:lineRule="auto"/>
        <w:rPr>
          <w:rFonts w:ascii="Times New Roman" w:eastAsia="Times New Roman" w:hAnsi="Times New Roman" w:cs="Times New Roman"/>
          <w:sz w:val="24"/>
          <w:szCs w:val="24"/>
        </w:rPr>
      </w:pPr>
      <w:r w:rsidRPr="00EE7A28">
        <w:rPr>
          <w:rFonts w:ascii="Times New Roman" w:eastAsia="Times New Roman" w:hAnsi="Times New Roman" w:cs="Times New Roman"/>
          <w:sz w:val="24"/>
          <w:szCs w:val="24"/>
        </w:rPr>
        <w:t>The researchers said that this study was the first step in determining the effectiveness of the Ready to Learn approach on preschool students. They indicated that further study is called for, including studying the impact if professional development, as well as comparing the literacy curriculum to other curricula and testing it in other populations.</w:t>
      </w:r>
    </w:p>
    <w:p w:rsidR="00EE7A28" w:rsidRPr="00EE7A28" w:rsidRDefault="00EE7A28" w:rsidP="00EE7A28">
      <w:pPr>
        <w:spacing w:before="100" w:beforeAutospacing="1" w:after="100" w:afterAutospacing="1" w:line="240" w:lineRule="auto"/>
        <w:rPr>
          <w:rFonts w:ascii="Times New Roman" w:eastAsia="Times New Roman" w:hAnsi="Times New Roman" w:cs="Times New Roman"/>
          <w:sz w:val="24"/>
          <w:szCs w:val="24"/>
        </w:rPr>
      </w:pPr>
      <w:r w:rsidRPr="00EE7A28">
        <w:rPr>
          <w:rFonts w:ascii="Times New Roman" w:eastAsia="Times New Roman" w:hAnsi="Times New Roman" w:cs="Times New Roman"/>
          <w:sz w:val="24"/>
          <w:szCs w:val="24"/>
        </w:rPr>
        <w:t xml:space="preserve">An executive summary of the research and a complete copy of the report--including methodology and further explanation of various other aspects of the research--can be accessed online from the Education Development Center's site </w:t>
      </w:r>
      <w:hyperlink r:id="rId15" w:tgtFrame="_blank" w:history="1">
        <w:r w:rsidRPr="00EE7A28">
          <w:rPr>
            <w:rFonts w:ascii="Times New Roman" w:eastAsia="Times New Roman" w:hAnsi="Times New Roman" w:cs="Times New Roman"/>
            <w:color w:val="0000FF"/>
            <w:sz w:val="24"/>
            <w:szCs w:val="24"/>
            <w:u w:val="single"/>
          </w:rPr>
          <w:t>here</w:t>
        </w:r>
      </w:hyperlink>
      <w:r w:rsidRPr="00EE7A28">
        <w:rPr>
          <w:rFonts w:ascii="Times New Roman" w:eastAsia="Times New Roman" w:hAnsi="Times New Roman" w:cs="Times New Roman"/>
          <w:sz w:val="24"/>
          <w:szCs w:val="24"/>
        </w:rPr>
        <w:t>.</w:t>
      </w:r>
    </w:p>
    <w:p w:rsidR="00EE7A28" w:rsidRPr="00EE7A28" w:rsidRDefault="00EE7A28" w:rsidP="00EE7A28">
      <w:pPr>
        <w:spacing w:before="100" w:beforeAutospacing="1" w:after="100" w:afterAutospacing="1" w:line="240" w:lineRule="auto"/>
        <w:rPr>
          <w:rFonts w:ascii="Times New Roman" w:eastAsia="Times New Roman" w:hAnsi="Times New Roman" w:cs="Times New Roman"/>
          <w:sz w:val="24"/>
          <w:szCs w:val="24"/>
        </w:rPr>
      </w:pPr>
      <w:r w:rsidRPr="00EE7A28">
        <w:rPr>
          <w:rFonts w:ascii="Times New Roman" w:eastAsia="Times New Roman" w:hAnsi="Times New Roman" w:cs="Times New Roman"/>
          <w:sz w:val="24"/>
          <w:szCs w:val="24"/>
        </w:rPr>
        <w:t>About the Author</w:t>
      </w:r>
    </w:p>
    <w:p w:rsidR="00EE7A28" w:rsidRPr="00EE7A28" w:rsidRDefault="00EE7A28" w:rsidP="00EE7A28">
      <w:pPr>
        <w:spacing w:before="100" w:beforeAutospacing="1" w:after="100" w:afterAutospacing="1" w:line="240" w:lineRule="auto"/>
        <w:rPr>
          <w:rFonts w:ascii="Times New Roman" w:eastAsia="Times New Roman" w:hAnsi="Times New Roman" w:cs="Times New Roman"/>
          <w:sz w:val="24"/>
          <w:szCs w:val="24"/>
        </w:rPr>
      </w:pPr>
      <w:r w:rsidRPr="00EE7A28">
        <w:rPr>
          <w:rFonts w:ascii="Times New Roman" w:eastAsia="Times New Roman" w:hAnsi="Times New Roman" w:cs="Times New Roman"/>
          <w:sz w:val="24"/>
          <w:szCs w:val="24"/>
        </w:rPr>
        <w:t xml:space="preserve">Dave Nagel is the executive editor for 1105 Media's online education publications and electronic newsletters. He can be reached at </w:t>
      </w:r>
      <w:hyperlink r:id="rId16" w:history="1">
        <w:r w:rsidRPr="00EE7A28">
          <w:rPr>
            <w:rFonts w:ascii="Times New Roman" w:eastAsia="Times New Roman" w:hAnsi="Times New Roman" w:cs="Times New Roman"/>
            <w:color w:val="0000FF"/>
            <w:sz w:val="24"/>
            <w:szCs w:val="24"/>
            <w:u w:val="single"/>
          </w:rPr>
          <w:t>dnagel@1105media.com</w:t>
        </w:r>
      </w:hyperlink>
      <w:r w:rsidRPr="00EE7A28">
        <w:rPr>
          <w:rFonts w:ascii="Times New Roman" w:eastAsia="Times New Roman" w:hAnsi="Times New Roman" w:cs="Times New Roman"/>
          <w:sz w:val="24"/>
          <w:szCs w:val="24"/>
        </w:rPr>
        <w:t xml:space="preserve">. He can now be followed on Twitter at </w:t>
      </w:r>
      <w:hyperlink r:id="rId17" w:tgtFrame="_blank" w:history="1">
        <w:r w:rsidRPr="00EE7A28">
          <w:rPr>
            <w:rFonts w:ascii="Times New Roman" w:eastAsia="Times New Roman" w:hAnsi="Times New Roman" w:cs="Times New Roman"/>
            <w:color w:val="0000FF"/>
            <w:sz w:val="24"/>
            <w:szCs w:val="24"/>
            <w:u w:val="single"/>
          </w:rPr>
          <w:t>http://twitter.com/THEJournalDave</w:t>
        </w:r>
      </w:hyperlink>
      <w:r w:rsidRPr="00EE7A28">
        <w:rPr>
          <w:rFonts w:ascii="Times New Roman" w:eastAsia="Times New Roman" w:hAnsi="Times New Roman" w:cs="Times New Roman"/>
          <w:sz w:val="24"/>
          <w:szCs w:val="24"/>
        </w:rPr>
        <w:t xml:space="preserve"> (K-12) or </w:t>
      </w:r>
      <w:hyperlink r:id="rId18" w:tgtFrame="_blank" w:history="1">
        <w:r w:rsidRPr="00EE7A28">
          <w:rPr>
            <w:rFonts w:ascii="Times New Roman" w:eastAsia="Times New Roman" w:hAnsi="Times New Roman" w:cs="Times New Roman"/>
            <w:color w:val="0000FF"/>
            <w:sz w:val="24"/>
            <w:szCs w:val="24"/>
            <w:u w:val="single"/>
          </w:rPr>
          <w:t>http://twitter.com/CampusTechDave</w:t>
        </w:r>
      </w:hyperlink>
      <w:r w:rsidRPr="00EE7A28">
        <w:rPr>
          <w:rFonts w:ascii="Times New Roman" w:eastAsia="Times New Roman" w:hAnsi="Times New Roman" w:cs="Times New Roman"/>
          <w:sz w:val="24"/>
          <w:szCs w:val="24"/>
        </w:rPr>
        <w:t xml:space="preserve"> (higher education). </w:t>
      </w:r>
      <w:r w:rsidRPr="00EE7A28">
        <w:rPr>
          <w:rFonts w:ascii="Times New Roman" w:eastAsia="Times New Roman" w:hAnsi="Times New Roman" w:cs="Times New Roman"/>
          <w:sz w:val="24"/>
          <w:szCs w:val="24"/>
        </w:rPr>
        <w:br/>
      </w:r>
    </w:p>
    <w:p w:rsidR="003B3E22" w:rsidRDefault="00EE7A28" w:rsidP="00EE7A28">
      <w:r w:rsidRPr="00EE7A28">
        <w:rPr>
          <w:rFonts w:ascii="Times New Roman" w:eastAsia="Times New Roman" w:hAnsi="Times New Roman" w:cs="Times New Roman"/>
          <w:sz w:val="24"/>
          <w:szCs w:val="24"/>
        </w:rPr>
        <w:br/>
      </w:r>
    </w:p>
    <w:sectPr w:rsidR="003B3E22" w:rsidSect="003B3E22">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Onwer" w:date="2010-01-31T15:44:00Z" w:initials="O">
    <w:p w:rsidR="00CD68F8" w:rsidRDefault="00CD68F8">
      <w:pPr>
        <w:pStyle w:val="CommentText"/>
      </w:pPr>
      <w:r>
        <w:rPr>
          <w:rStyle w:val="CommentReference"/>
        </w:rPr>
        <w:annotationRef/>
      </w:r>
      <w:r>
        <w:t xml:space="preserve">What about the effects of educational videos and interactive gaming on middle or high income families.  </w:t>
      </w:r>
    </w:p>
  </w:comment>
  <w:comment w:id="3" w:author="Onwer" w:date="2010-01-31T15:57:00Z" w:initials="O">
    <w:p w:rsidR="004C31CE" w:rsidRDefault="004C31CE">
      <w:pPr>
        <w:pStyle w:val="CommentText"/>
      </w:pPr>
      <w:r>
        <w:rPr>
          <w:rStyle w:val="CommentReference"/>
        </w:rPr>
        <w:annotationRef/>
      </w:r>
      <w:r>
        <w:t>How did education videos and interactive gam</w:t>
      </w:r>
      <w:r w:rsidR="008622DA">
        <w:t>ing rate in the fifth measure compared to those students who did not participate?</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5647C"/>
    <w:multiLevelType w:val="multilevel"/>
    <w:tmpl w:val="4CFCB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0D27500"/>
    <w:multiLevelType w:val="multilevel"/>
    <w:tmpl w:val="93024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compat/>
  <w:rsids>
    <w:rsidRoot w:val="00EE7A28"/>
    <w:rsid w:val="003A07E2"/>
    <w:rsid w:val="003B3E22"/>
    <w:rsid w:val="004C31CE"/>
    <w:rsid w:val="00584227"/>
    <w:rsid w:val="0082752D"/>
    <w:rsid w:val="008622DA"/>
    <w:rsid w:val="00CD68F8"/>
    <w:rsid w:val="00E31E16"/>
    <w:rsid w:val="00E428DB"/>
    <w:rsid w:val="00EE7A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E22"/>
  </w:style>
  <w:style w:type="paragraph" w:styleId="Heading3">
    <w:name w:val="heading 3"/>
    <w:basedOn w:val="Normal"/>
    <w:link w:val="Heading3Char"/>
    <w:uiPriority w:val="9"/>
    <w:qFormat/>
    <w:rsid w:val="00EE7A2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E7A28"/>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EE7A28"/>
    <w:rPr>
      <w:color w:val="0000FF"/>
      <w:u w:val="single"/>
    </w:rPr>
  </w:style>
  <w:style w:type="character" w:styleId="Emphasis">
    <w:name w:val="Emphasis"/>
    <w:basedOn w:val="DefaultParagraphFont"/>
    <w:uiPriority w:val="20"/>
    <w:qFormat/>
    <w:rsid w:val="00EE7A28"/>
    <w:rPr>
      <w:i/>
      <w:iCs/>
    </w:rPr>
  </w:style>
  <w:style w:type="paragraph" w:styleId="NormalWeb">
    <w:name w:val="Normal (Web)"/>
    <w:basedOn w:val="Normal"/>
    <w:uiPriority w:val="99"/>
    <w:semiHidden/>
    <w:unhideWhenUsed/>
    <w:rsid w:val="00EE7A2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E7A28"/>
    <w:rPr>
      <w:b/>
      <w:bCs/>
    </w:rPr>
  </w:style>
  <w:style w:type="paragraph" w:customStyle="1" w:styleId="author">
    <w:name w:val="author"/>
    <w:basedOn w:val="Normal"/>
    <w:rsid w:val="00EE7A28"/>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A07E2"/>
    <w:rPr>
      <w:sz w:val="16"/>
      <w:szCs w:val="16"/>
    </w:rPr>
  </w:style>
  <w:style w:type="paragraph" w:styleId="CommentText">
    <w:name w:val="annotation text"/>
    <w:basedOn w:val="Normal"/>
    <w:link w:val="CommentTextChar"/>
    <w:uiPriority w:val="99"/>
    <w:semiHidden/>
    <w:unhideWhenUsed/>
    <w:rsid w:val="003A07E2"/>
    <w:pPr>
      <w:spacing w:line="240" w:lineRule="auto"/>
    </w:pPr>
    <w:rPr>
      <w:sz w:val="20"/>
      <w:szCs w:val="20"/>
    </w:rPr>
  </w:style>
  <w:style w:type="character" w:customStyle="1" w:styleId="CommentTextChar">
    <w:name w:val="Comment Text Char"/>
    <w:basedOn w:val="DefaultParagraphFont"/>
    <w:link w:val="CommentText"/>
    <w:uiPriority w:val="99"/>
    <w:semiHidden/>
    <w:rsid w:val="003A07E2"/>
    <w:rPr>
      <w:sz w:val="20"/>
      <w:szCs w:val="20"/>
    </w:rPr>
  </w:style>
  <w:style w:type="paragraph" w:styleId="CommentSubject">
    <w:name w:val="annotation subject"/>
    <w:basedOn w:val="CommentText"/>
    <w:next w:val="CommentText"/>
    <w:link w:val="CommentSubjectChar"/>
    <w:uiPriority w:val="99"/>
    <w:semiHidden/>
    <w:unhideWhenUsed/>
    <w:rsid w:val="003A07E2"/>
    <w:rPr>
      <w:b/>
      <w:bCs/>
    </w:rPr>
  </w:style>
  <w:style w:type="character" w:customStyle="1" w:styleId="CommentSubjectChar">
    <w:name w:val="Comment Subject Char"/>
    <w:basedOn w:val="CommentTextChar"/>
    <w:link w:val="CommentSubject"/>
    <w:uiPriority w:val="99"/>
    <w:semiHidden/>
    <w:rsid w:val="003A07E2"/>
    <w:rPr>
      <w:b/>
      <w:bCs/>
    </w:rPr>
  </w:style>
  <w:style w:type="paragraph" w:styleId="BalloonText">
    <w:name w:val="Balloon Text"/>
    <w:basedOn w:val="Normal"/>
    <w:link w:val="BalloonTextChar"/>
    <w:uiPriority w:val="99"/>
    <w:semiHidden/>
    <w:unhideWhenUsed/>
    <w:rsid w:val="003A07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07E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61655418">
      <w:bodyDiv w:val="1"/>
      <w:marLeft w:val="0"/>
      <w:marRight w:val="0"/>
      <w:marTop w:val="0"/>
      <w:marBottom w:val="0"/>
      <w:divBdr>
        <w:top w:val="none" w:sz="0" w:space="0" w:color="auto"/>
        <w:left w:val="none" w:sz="0" w:space="0" w:color="auto"/>
        <w:bottom w:val="none" w:sz="0" w:space="0" w:color="auto"/>
        <w:right w:val="none" w:sz="0" w:space="0" w:color="auto"/>
      </w:divBdr>
      <w:divsChild>
        <w:div w:id="1613319067">
          <w:marLeft w:val="0"/>
          <w:marRight w:val="0"/>
          <w:marTop w:val="0"/>
          <w:marBottom w:val="0"/>
          <w:divBdr>
            <w:top w:val="none" w:sz="0" w:space="0" w:color="auto"/>
            <w:left w:val="none" w:sz="0" w:space="0" w:color="auto"/>
            <w:bottom w:val="none" w:sz="0" w:space="0" w:color="auto"/>
            <w:right w:val="none" w:sz="0" w:space="0" w:color="auto"/>
          </w:divBdr>
          <w:divsChild>
            <w:div w:id="898515291">
              <w:marLeft w:val="0"/>
              <w:marRight w:val="0"/>
              <w:marTop w:val="0"/>
              <w:marBottom w:val="0"/>
              <w:divBdr>
                <w:top w:val="none" w:sz="0" w:space="0" w:color="auto"/>
                <w:left w:val="none" w:sz="0" w:space="0" w:color="auto"/>
                <w:bottom w:val="none" w:sz="0" w:space="0" w:color="auto"/>
                <w:right w:val="none" w:sz="0" w:space="0" w:color="auto"/>
              </w:divBdr>
              <w:divsChild>
                <w:div w:id="527450541">
                  <w:marLeft w:val="0"/>
                  <w:marRight w:val="0"/>
                  <w:marTop w:val="0"/>
                  <w:marBottom w:val="0"/>
                  <w:divBdr>
                    <w:top w:val="none" w:sz="0" w:space="0" w:color="auto"/>
                    <w:left w:val="none" w:sz="0" w:space="0" w:color="auto"/>
                    <w:bottom w:val="none" w:sz="0" w:space="0" w:color="auto"/>
                    <w:right w:val="none" w:sz="0" w:space="0" w:color="auto"/>
                  </w:divBdr>
                  <w:divsChild>
                    <w:div w:id="514926055">
                      <w:marLeft w:val="0"/>
                      <w:marRight w:val="0"/>
                      <w:marTop w:val="0"/>
                      <w:marBottom w:val="0"/>
                      <w:divBdr>
                        <w:top w:val="none" w:sz="0" w:space="0" w:color="auto"/>
                        <w:left w:val="none" w:sz="0" w:space="0" w:color="auto"/>
                        <w:bottom w:val="none" w:sz="0" w:space="0" w:color="auto"/>
                        <w:right w:val="none" w:sz="0" w:space="0" w:color="auto"/>
                      </w:divBdr>
                      <w:divsChild>
                        <w:div w:id="184643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c.org/" TargetMode="External"/><Relationship Id="rId13" Type="http://schemas.openxmlformats.org/officeDocument/2006/relationships/hyperlink" Target="http://rtlp.org/" TargetMode="External"/><Relationship Id="rId18" Type="http://schemas.openxmlformats.org/officeDocument/2006/relationships/hyperlink" Target="http://twitter.com/CampusTechDave" TargetMode="External"/><Relationship Id="rId3" Type="http://schemas.openxmlformats.org/officeDocument/2006/relationships/settings" Target="settings.xml"/><Relationship Id="rId7" Type="http://schemas.openxmlformats.org/officeDocument/2006/relationships/hyperlink" Target="http://cct.edc.org/ready_to_learn.asp" TargetMode="External"/><Relationship Id="rId12" Type="http://schemas.openxmlformats.org/officeDocument/2006/relationships/hyperlink" Target="http://www.pbs.org/" TargetMode="External"/><Relationship Id="rId17" Type="http://schemas.openxmlformats.org/officeDocument/2006/relationships/hyperlink" Target="http://twitter.com/THEJournalDave" TargetMode="External"/><Relationship Id="rId2" Type="http://schemas.openxmlformats.org/officeDocument/2006/relationships/styles" Target="styles.xml"/><Relationship Id="rId16" Type="http://schemas.openxmlformats.org/officeDocument/2006/relationships/hyperlink" Target="mailto:dnagel@1105media.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hyperlink" Target="http://ed.gov" TargetMode="External"/><Relationship Id="rId5" Type="http://schemas.openxmlformats.org/officeDocument/2006/relationships/hyperlink" Target="http://thejournal.com/forms/emailtoauthor.aspx?AuthorItem=%7bC71F19DC-CE5A-4810-95BB-24B20F9EBB55%7d&amp;ArticleItem=%7b22A2C212-B1A2-428A-B5E2-FC96EDF3C21B%7d" TargetMode="External"/><Relationship Id="rId15" Type="http://schemas.openxmlformats.org/officeDocument/2006/relationships/hyperlink" Target="http://cct.edc.org/ready_to_learn.asp" TargetMode="External"/><Relationship Id="rId10" Type="http://schemas.openxmlformats.org/officeDocument/2006/relationships/hyperlink" Target="http://www.cpb.or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ri.com/" TargetMode="External"/><Relationship Id="rId14" Type="http://schemas.openxmlformats.org/officeDocument/2006/relationships/hyperlink" Target="http://cct.ed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914</Words>
  <Characters>5210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Onwer</dc:creator>
  <cp:lastModifiedBy>Onwer</cp:lastModifiedBy>
  <cp:revision>2</cp:revision>
  <dcterms:created xsi:type="dcterms:W3CDTF">2010-04-25T20:41:00Z</dcterms:created>
  <dcterms:modified xsi:type="dcterms:W3CDTF">2010-04-25T20:41:00Z</dcterms:modified>
</cp:coreProperties>
</file>